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bookmarkStart w:id="0" w:name="_GoBack"/>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bookmarkEnd w:id="0"/>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135A07">
        <w:rPr>
          <w:rFonts w:ascii="Arial" w:hAnsi="Arial" w:cs="Arial"/>
          <w:b/>
          <w:sz w:val="20"/>
          <w:szCs w:val="20"/>
        </w:rPr>
        <w:t>II</w:t>
      </w:r>
      <w:r w:rsidR="00102348">
        <w:rPr>
          <w:rFonts w:ascii="Arial" w:hAnsi="Arial" w:cs="Arial"/>
          <w:b/>
          <w:sz w:val="20"/>
          <w:szCs w:val="20"/>
        </w:rPr>
        <w:t>/</w:t>
      </w:r>
      <w:r w:rsidR="00A60505">
        <w:rPr>
          <w:rFonts w:ascii="Arial" w:hAnsi="Arial" w:cs="Arial"/>
          <w:b/>
          <w:sz w:val="20"/>
          <w:szCs w:val="20"/>
        </w:rPr>
        <w:t>388 Vír – opěrná zeď</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před ujednáními v této </w:t>
      </w:r>
      <w:r w:rsidRPr="00D06B08">
        <w:rPr>
          <w:rFonts w:ascii="Arial" w:eastAsia="Times New Roman" w:hAnsi="Arial" w:cs="Arial"/>
          <w:sz w:val="20"/>
          <w:szCs w:val="20"/>
          <w:lang w:eastAsia="ar-SA"/>
        </w:rPr>
        <w:lastRenderedPageBreak/>
        <w:t>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vydání </w:t>
      </w:r>
      <w:r w:rsidR="00AD4A7D">
        <w:rPr>
          <w:rFonts w:ascii="Arial" w:hAnsi="Arial" w:cs="Arial"/>
          <w:sz w:val="20"/>
          <w:szCs w:val="20"/>
          <w:lang w:eastAsia="cs-CZ"/>
        </w:rPr>
        <w:t>stavebního povolení (D</w:t>
      </w:r>
      <w:r w:rsidRPr="009E455D">
        <w:rPr>
          <w:rFonts w:ascii="Arial" w:hAnsi="Arial" w:cs="Arial"/>
          <w:sz w:val="20"/>
          <w:szCs w:val="20"/>
          <w:lang w:eastAsia="cs-CZ"/>
        </w:rPr>
        <w:t>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00860C6F">
        <w:rPr>
          <w:rFonts w:ascii="Arial" w:eastAsia="Times New Roman" w:hAnsi="Arial" w:cs="Arial"/>
          <w:sz w:val="20"/>
          <w:szCs w:val="20"/>
          <w:lang w:eastAsia="ar-SA"/>
        </w:rPr>
        <w:t>konceptu D</w:t>
      </w:r>
      <w:r w:rsidRPr="009E455D">
        <w:rPr>
          <w:rFonts w:ascii="Arial" w:eastAsia="Times New Roman" w:hAnsi="Arial" w:cs="Arial"/>
          <w:sz w:val="20"/>
          <w:szCs w:val="20"/>
          <w:lang w:eastAsia="ar-SA"/>
        </w:rPr>
        <w:t>SP, d</w:t>
      </w:r>
      <w:r w:rsidR="00860C6F">
        <w:rPr>
          <w:rFonts w:ascii="Arial" w:hAnsi="Arial" w:cs="Arial"/>
          <w:bCs/>
          <w:sz w:val="20"/>
          <w:szCs w:val="20"/>
        </w:rPr>
        <w:t>okumentace D</w:t>
      </w:r>
      <w:r w:rsidRPr="009E455D">
        <w:rPr>
          <w:rFonts w:ascii="Arial" w:hAnsi="Arial" w:cs="Arial"/>
          <w:bCs/>
          <w:sz w:val="20"/>
          <w:szCs w:val="20"/>
        </w:rPr>
        <w:t>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00860C6F">
        <w:rPr>
          <w:rFonts w:ascii="Arial" w:eastAsia="Times New Roman" w:hAnsi="Arial" w:cs="Arial"/>
          <w:snapToGrid w:val="0"/>
          <w:sz w:val="20"/>
          <w:szCs w:val="20"/>
          <w:lang w:eastAsia="ar-SA"/>
        </w:rPr>
        <w:t xml:space="preserve"> z ceny D</w:t>
      </w:r>
      <w:r w:rsidRPr="009E455D">
        <w:rPr>
          <w:rFonts w:ascii="Arial" w:eastAsia="Times New Roman" w:hAnsi="Arial" w:cs="Arial"/>
          <w:snapToGrid w:val="0"/>
          <w:sz w:val="20"/>
          <w:szCs w:val="20"/>
          <w:lang w:eastAsia="ar-SA"/>
        </w:rPr>
        <w:t>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97DF1">
      <w:rPr>
        <w:rFonts w:ascii="Arial" w:hAnsi="Arial" w:cs="Arial"/>
        <w:noProof/>
        <w:sz w:val="16"/>
        <w:szCs w:val="16"/>
      </w:rPr>
      <w:t>12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97DF1">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9264"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A60505" w:rsidP="006E11F6">
          <w:pPr>
            <w:spacing w:after="120"/>
            <w:rPr>
              <w:rFonts w:ascii="Arial" w:hAnsi="Arial" w:cs="Arial"/>
              <w:b/>
              <w:sz w:val="16"/>
              <w:szCs w:val="16"/>
            </w:rPr>
          </w:pPr>
          <w:r>
            <w:rPr>
              <w:rFonts w:ascii="Arial" w:hAnsi="Arial" w:cs="Arial"/>
              <w:b/>
              <w:sz w:val="16"/>
              <w:szCs w:val="16"/>
            </w:rPr>
            <w:t>II/388 Vír - opěrná zeď</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ZMR-SL-132-2024</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02348"/>
    <w:rsid w:val="00126983"/>
    <w:rsid w:val="00135A07"/>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5A7F94"/>
    <w:rsid w:val="00635070"/>
    <w:rsid w:val="006C4204"/>
    <w:rsid w:val="006E11F6"/>
    <w:rsid w:val="007155E4"/>
    <w:rsid w:val="00791A63"/>
    <w:rsid w:val="007A50D8"/>
    <w:rsid w:val="007E48AE"/>
    <w:rsid w:val="007F64F5"/>
    <w:rsid w:val="00815618"/>
    <w:rsid w:val="0083136F"/>
    <w:rsid w:val="0085394E"/>
    <w:rsid w:val="00860C6F"/>
    <w:rsid w:val="008F2FA1"/>
    <w:rsid w:val="009014AB"/>
    <w:rsid w:val="009074AC"/>
    <w:rsid w:val="00924428"/>
    <w:rsid w:val="00933BF8"/>
    <w:rsid w:val="009E455D"/>
    <w:rsid w:val="00A23E09"/>
    <w:rsid w:val="00A30690"/>
    <w:rsid w:val="00A60505"/>
    <w:rsid w:val="00A62DD0"/>
    <w:rsid w:val="00A75AB9"/>
    <w:rsid w:val="00AA5615"/>
    <w:rsid w:val="00AC64FA"/>
    <w:rsid w:val="00AD4A7D"/>
    <w:rsid w:val="00B244A1"/>
    <w:rsid w:val="00B652F5"/>
    <w:rsid w:val="00B83B48"/>
    <w:rsid w:val="00BE456F"/>
    <w:rsid w:val="00C80317"/>
    <w:rsid w:val="00C81351"/>
    <w:rsid w:val="00CC7199"/>
    <w:rsid w:val="00CE44A1"/>
    <w:rsid w:val="00D97DF1"/>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13</Pages>
  <Words>4725</Words>
  <Characters>27883</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46</cp:revision>
  <dcterms:created xsi:type="dcterms:W3CDTF">2022-10-25T21:48:00Z</dcterms:created>
  <dcterms:modified xsi:type="dcterms:W3CDTF">2024-09-23T06:47:00Z</dcterms:modified>
</cp:coreProperties>
</file>